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68099">
      <w:pPr>
        <w:spacing w:line="300" w:lineRule="auto"/>
        <w:ind w:firstLine="562" w:firstLineChars="200"/>
        <w:contextualSpacing/>
        <w:jc w:val="center"/>
        <w:rPr>
          <w:rFonts w:ascii="仿宋_GB2312" w:eastAsia="仿宋_GB2312"/>
          <w:b/>
          <w:bCs/>
          <w:sz w:val="28"/>
          <w:szCs w:val="28"/>
        </w:rPr>
      </w:pPr>
    </w:p>
    <w:p w14:paraId="5E082B48">
      <w:pPr>
        <w:spacing w:line="300" w:lineRule="auto"/>
        <w:ind w:firstLine="643" w:firstLineChars="200"/>
        <w:contextualSpacing/>
        <w:jc w:val="center"/>
        <w:rPr>
          <w:rFonts w:ascii="仿宋_GB2312" w:eastAsia="仿宋_GB2312"/>
          <w:b/>
          <w:bCs/>
          <w:sz w:val="32"/>
          <w:szCs w:val="32"/>
        </w:rPr>
      </w:pPr>
    </w:p>
    <w:p w14:paraId="528CBB0E">
      <w:pPr>
        <w:spacing w:line="300" w:lineRule="auto"/>
        <w:ind w:firstLine="643" w:firstLineChars="200"/>
        <w:contextualSpacing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关于举办202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32"/>
          <w:szCs w:val="32"/>
        </w:rPr>
        <w:t>年南京邮电大学（第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十一</w:t>
      </w:r>
      <w:r>
        <w:rPr>
          <w:rFonts w:hint="eastAsia" w:ascii="仿宋_GB2312" w:eastAsia="仿宋_GB2312"/>
          <w:b/>
          <w:bCs/>
          <w:sz w:val="32"/>
          <w:szCs w:val="32"/>
        </w:rPr>
        <w:t>届）</w:t>
      </w:r>
    </w:p>
    <w:p w14:paraId="6469557D">
      <w:pPr>
        <w:spacing w:line="300" w:lineRule="auto"/>
        <w:ind w:firstLine="643" w:firstLineChars="200"/>
        <w:contextualSpacing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统计建模大赛的通知</w:t>
      </w:r>
    </w:p>
    <w:p w14:paraId="3F88673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46" w:beforeAutospacing="0" w:after="0" w:afterAutospacing="0" w:line="630" w:lineRule="atLeast"/>
        <w:ind w:right="0" w:firstLine="684" w:firstLineChars="200"/>
        <w:textAlignment w:val="baseline"/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</w:pPr>
      <w:r>
        <w:rPr>
          <w:rFonts w:hint="default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  <w:t>202</w:t>
      </w:r>
      <w:r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  <w:t>5</w:t>
      </w:r>
      <w:r>
        <w:rPr>
          <w:rFonts w:hint="default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  <w:t>年（第十</w:t>
      </w:r>
      <w:r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  <w:t>一</w:t>
      </w:r>
      <w:r>
        <w:rPr>
          <w:rFonts w:hint="default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  <w:t>届）全国大学生统计建模大赛（以下简称“大赛”）定于202</w:t>
      </w:r>
      <w:r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  <w:t>5</w:t>
      </w:r>
      <w:r>
        <w:rPr>
          <w:rFonts w:hint="default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  <w:t>年2月正式启动。</w:t>
      </w:r>
      <w:r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</w:rPr>
        <w:t>本次大赛由</w:t>
      </w:r>
      <w:r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eastAsia="zh-CN"/>
        </w:rPr>
        <w:t>创新创业学院</w:t>
      </w:r>
      <w:r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</w:rPr>
        <w:t>和</w:t>
      </w:r>
      <w:r>
        <w:rPr>
          <w:rFonts w:hint="eastAsia" w:ascii="仿宋_GB2312" w:hAnsi="仿宋" w:eastAsia="仿宋_GB2312" w:cs="仿宋"/>
          <w:snapToGrid w:val="0"/>
          <w:spacing w:val="16"/>
          <w:kern w:val="0"/>
          <w:sz w:val="31"/>
          <w:szCs w:val="31"/>
          <w:highlight w:val="none"/>
        </w:rPr>
        <w:t>研究生院</w:t>
      </w:r>
      <w:r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</w:rPr>
        <w:t>联合主办，经济学院承办</w:t>
      </w:r>
      <w:r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eastAsia="zh-CN"/>
        </w:rPr>
        <w:t>，</w:t>
      </w:r>
      <w:r>
        <w:rPr>
          <w:rFonts w:hint="default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  <w:t>现将相关事宜通知如下：</w:t>
      </w:r>
    </w:p>
    <w:p w14:paraId="69354220">
      <w:pPr>
        <w:spacing w:line="300" w:lineRule="auto"/>
        <w:ind w:left="17" w:right="65" w:firstLine="674"/>
        <w:contextualSpacing/>
        <w:rPr>
          <w:rFonts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yellow"/>
        </w:rPr>
      </w:pPr>
    </w:p>
    <w:p w14:paraId="15CF7E27">
      <w:pPr>
        <w:numPr>
          <w:ilvl w:val="0"/>
          <w:numId w:val="1"/>
        </w:numPr>
        <w:spacing w:line="300" w:lineRule="auto"/>
        <w:ind w:firstLine="650" w:firstLineChars="200"/>
        <w:contextualSpacing/>
        <w:outlineLvl w:val="0"/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</w:rPr>
      </w:pPr>
      <w:r>
        <w:rPr>
          <w:rFonts w:hint="eastAsia" w:ascii="仿宋_GB2312" w:hAnsi="黑体" w:eastAsia="仿宋_GB2312" w:cs="黑体"/>
          <w:b/>
          <w:spacing w:val="7"/>
          <w:position w:val="2"/>
          <w:sz w:val="31"/>
          <w:szCs w:val="31"/>
          <w:highlight w:val="none"/>
        </w:rPr>
        <w:t>大赛主题</w:t>
      </w:r>
    </w:p>
    <w:p w14:paraId="516CEC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84" w:firstLineChars="200"/>
        <w:jc w:val="left"/>
        <w:textAlignment w:val="auto"/>
        <w:rPr>
          <w:rFonts w:hint="default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</w:pPr>
      <w:r>
        <w:rPr>
          <w:rFonts w:hint="default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  <w:t>本届大赛主题为“统计创新应用 数据引领未来”，参赛队围绕主题自拟题目撰写论文。</w:t>
      </w:r>
    </w:p>
    <w:p w14:paraId="6DC7AA77">
      <w:pPr>
        <w:numPr>
          <w:ilvl w:val="0"/>
          <w:numId w:val="0"/>
        </w:numPr>
        <w:spacing w:line="300" w:lineRule="auto"/>
        <w:ind w:firstLine="684" w:firstLineChars="200"/>
        <w:contextualSpacing/>
        <w:outlineLvl w:val="0"/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  <w:lang w:val="en-US" w:eastAsia="zh-CN" w:bidi="ar-SA"/>
        </w:rPr>
      </w:pPr>
    </w:p>
    <w:p w14:paraId="29385DED">
      <w:pPr>
        <w:numPr>
          <w:ilvl w:val="0"/>
          <w:numId w:val="1"/>
        </w:numPr>
        <w:spacing w:line="300" w:lineRule="auto"/>
        <w:ind w:left="0" w:leftChars="0" w:firstLine="650" w:firstLineChars="200"/>
        <w:contextualSpacing/>
        <w:outlineLvl w:val="0"/>
        <w:rPr>
          <w:rFonts w:hint="eastAsia" w:ascii="仿宋_GB2312" w:hAnsi="黑体" w:eastAsia="仿宋_GB2312" w:cs="黑体"/>
          <w:b/>
          <w:spacing w:val="7"/>
          <w:position w:val="2"/>
          <w:sz w:val="31"/>
          <w:szCs w:val="31"/>
          <w:highlight w:val="none"/>
        </w:rPr>
      </w:pPr>
      <w:r>
        <w:rPr>
          <w:rFonts w:hint="eastAsia" w:ascii="仿宋_GB2312" w:hAnsi="黑体" w:eastAsia="仿宋_GB2312" w:cs="黑体"/>
          <w:b/>
          <w:spacing w:val="7"/>
          <w:position w:val="2"/>
          <w:sz w:val="31"/>
          <w:szCs w:val="31"/>
          <w:highlight w:val="none"/>
        </w:rPr>
        <w:t>参赛资格及大赛分组</w:t>
      </w:r>
    </w:p>
    <w:p w14:paraId="7124A363">
      <w:pPr>
        <w:numPr>
          <w:ilvl w:val="0"/>
          <w:numId w:val="0"/>
        </w:numPr>
        <w:spacing w:line="300" w:lineRule="auto"/>
        <w:ind w:firstLine="620" w:firstLineChars="200"/>
        <w:contextualSpacing/>
        <w:outlineLvl w:val="0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</w:pPr>
      <w:r>
        <w:rPr>
          <w:rFonts w:hint="eastAsia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  <w:t>（一）</w:t>
      </w:r>
      <w:r>
        <w:rPr>
          <w:rFonts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参赛资格。</w:t>
      </w:r>
      <w:r>
        <w:rPr>
          <w:rFonts w:hint="eastAsia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val="en-US" w:eastAsia="zh-CN"/>
        </w:rPr>
        <w:t>本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val="en-US" w:eastAsia="zh-CN"/>
        </w:rPr>
        <w:t>校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在校本科生、研究生均可报名，专业不限。</w:t>
      </w:r>
    </w:p>
    <w:p w14:paraId="1B12F4AD">
      <w:pPr>
        <w:numPr>
          <w:ilvl w:val="0"/>
          <w:numId w:val="0"/>
        </w:numPr>
        <w:spacing w:line="300" w:lineRule="auto"/>
        <w:ind w:firstLine="620" w:firstLineChars="200"/>
        <w:contextualSpacing/>
        <w:outlineLvl w:val="0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</w:pPr>
      <w:r>
        <w:rPr>
          <w:rFonts w:hint="eastAsia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  <w:t>（二）</w:t>
      </w:r>
      <w:r>
        <w:rPr>
          <w:rFonts w:hint="default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组别设置。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大赛设本科生组和研究生组，本科生和研究生单独组队，不可跨组别组队。</w:t>
      </w:r>
    </w:p>
    <w:p w14:paraId="27AAE3E7">
      <w:pPr>
        <w:numPr>
          <w:ilvl w:val="0"/>
          <w:numId w:val="0"/>
        </w:numPr>
        <w:spacing w:line="300" w:lineRule="auto"/>
        <w:ind w:firstLine="620" w:firstLineChars="200"/>
        <w:contextualSpacing/>
        <w:outlineLvl w:val="0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</w:pPr>
    </w:p>
    <w:p w14:paraId="4150BDA7">
      <w:pPr>
        <w:spacing w:line="300" w:lineRule="auto"/>
        <w:ind w:left="672"/>
        <w:contextualSpacing/>
        <w:outlineLvl w:val="0"/>
        <w:rPr>
          <w:rFonts w:ascii="仿宋_GB2312" w:hAnsi="黑体" w:eastAsia="仿宋_GB2312" w:cs="黑体"/>
          <w:spacing w:val="7"/>
          <w:position w:val="2"/>
          <w:sz w:val="31"/>
          <w:szCs w:val="31"/>
        </w:rPr>
      </w:pPr>
      <w:r>
        <w:rPr>
          <w:rFonts w:hint="eastAsia" w:ascii="仿宋_GB2312" w:hAnsi="黑体" w:eastAsia="仿宋_GB2312" w:cs="黑体"/>
          <w:spacing w:val="7"/>
          <w:position w:val="2"/>
          <w:sz w:val="31"/>
          <w:szCs w:val="31"/>
        </w:rPr>
        <w:t>三、</w:t>
      </w:r>
      <w:r>
        <w:rPr>
          <w:rFonts w:hint="eastAsia" w:ascii="仿宋_GB2312" w:hAnsi="黑体" w:eastAsia="仿宋_GB2312" w:cs="黑体"/>
          <w:b/>
          <w:spacing w:val="7"/>
          <w:position w:val="2"/>
          <w:sz w:val="31"/>
          <w:szCs w:val="31"/>
        </w:rPr>
        <w:t>参赛流程</w:t>
      </w:r>
    </w:p>
    <w:p w14:paraId="6E025635">
      <w:pPr>
        <w:spacing w:line="300" w:lineRule="auto"/>
        <w:ind w:left="26" w:firstLine="666"/>
        <w:contextualSpacing/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</w:rPr>
      </w:pPr>
      <w:r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</w:rPr>
        <w:t>本届大赛分为</w:t>
      </w:r>
      <w:r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lang w:eastAsia="zh-CN"/>
        </w:rPr>
        <w:t>八</w:t>
      </w:r>
      <w:r>
        <w:rPr>
          <w:rFonts w:hint="eastAsia"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</w:rPr>
        <w:t>个阶段。</w:t>
      </w:r>
    </w:p>
    <w:p w14:paraId="1A5252A3">
      <w:pPr>
        <w:numPr>
          <w:ilvl w:val="0"/>
          <w:numId w:val="2"/>
        </w:numPr>
        <w:spacing w:line="300" w:lineRule="auto"/>
        <w:ind w:left="26" w:firstLine="666"/>
        <w:contextualSpacing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</w:pPr>
      <w:r>
        <w:rPr>
          <w:rFonts w:hint="default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参赛报名。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各参赛队需指定1人为队长，登录全国大学生统计建模大赛官网(以下简称大赛官网），填报本队队员基本信息，网址为：tjjmds.ai-learning.net。每支参赛队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  <w:t>须满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3人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  <w:t>组队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，不可跨校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  <w:t>组队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参赛，每名参赛者限报一支队，每队指导老师为1人，每位指导老师指导的参赛队伍总数不得超过4支。报名截止时间为3月1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val="en-US" w:eastAsia="zh-CN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日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val="en-US" w:eastAsia="zh-CN"/>
        </w:rPr>
        <w:t>18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:00，最终报名信息将在大赛官网上公布。报名参赛不收取任何费用。</w:t>
      </w:r>
    </w:p>
    <w:p w14:paraId="258F4D55">
      <w:pPr>
        <w:numPr>
          <w:ilvl w:val="0"/>
          <w:numId w:val="2"/>
        </w:numPr>
        <w:spacing w:line="360" w:lineRule="auto"/>
        <w:ind w:left="28" w:leftChars="0" w:firstLine="663" w:firstLineChars="0"/>
        <w:contextualSpacing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</w:pPr>
      <w:r>
        <w:rPr>
          <w:rFonts w:hint="default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主题解读。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3月份将以线上形式举办主题解读培训。邀请各领域专家针对主题方向作解读指导。参赛队员通过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  <w:t>观看视频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参加培训，培训具体事宜另行通知。主题解读相关资料将登载在大赛官网。同时，大赛向参赛队员免费提供数据库及分析建模平台等部分资源，可在大赛官网“大赛资源”栏目中查询。</w:t>
      </w:r>
    </w:p>
    <w:p w14:paraId="2CA8ABEB"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91" w:leftChars="0" w:firstLine="0"/>
        <w:contextualSpacing/>
        <w:jc w:val="both"/>
        <w:textAlignment w:val="auto"/>
        <w:rPr>
          <w:ins w:id="0" w:author="孙秋芬" w:date="2025-02-20T15:05:13Z"/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（</w:t>
      </w:r>
      <w:r>
        <w:rPr>
          <w:rFonts w:hint="eastAsia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  <w:t>三</w:t>
      </w:r>
      <w:r>
        <w:rPr>
          <w:rFonts w:hint="default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）论文撰写。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各参赛队须于 4 月 24 日前完成论文撰</w:t>
      </w:r>
    </w:p>
    <w:p w14:paraId="55AB0F7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jc w:val="both"/>
        <w:textAlignment w:val="auto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写和“知网”查重。论文正文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字符数（计空格）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不得超过 16000 字，查重率不得超过 20%。大赛组委会将对参赛论文正文部分进行“知网”查重复检，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重复率超过 20%的将取消参赛资格，超过 40%的论文视为学术不端行为，大赛组委会将向参赛队所在院校通报批评。</w:t>
      </w:r>
    </w:p>
    <w:p w14:paraId="30A5509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0" w:firstLineChars="200"/>
        <w:jc w:val="left"/>
        <w:textAlignment w:val="auto"/>
        <w:rPr>
          <w:sz w:val="24"/>
          <w:szCs w:val="24"/>
          <w:highlight w:val="none"/>
        </w:rPr>
      </w:pPr>
      <w:r>
        <w:rPr>
          <w:rFonts w:hint="default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（四）提交参赛论文等材料。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各参赛队须于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val="en-US" w:eastAsia="zh-CN"/>
        </w:rPr>
        <w:t>4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月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val="en-US" w:eastAsia="zh-CN"/>
        </w:rPr>
        <w:t>24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日18:00前在大赛平台提交参赛材料，包括：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  <w:t>报名表、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论文全文、知网查重报告、承诺书、数据及其他参赛材料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（报名表见附件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，承诺书见附件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  <w:t>参赛须知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见附件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p w14:paraId="67C2C73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0" w:firstLineChars="200"/>
        <w:jc w:val="left"/>
        <w:textAlignment w:val="auto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</w:pPr>
      <w:r>
        <w:rPr>
          <w:rFonts w:hint="default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（五）校赛。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5月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  <w:t>中旬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开展校赛。各学校根据实际情况自行组织校赛，按照本校名额评选出入选省赛参赛队。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并进行为期 3 天的公示。公示结束后，各参赛院校通过大赛平台将入选省赛参赛队提交至省赛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。</w:t>
      </w:r>
    </w:p>
    <w:p w14:paraId="66780A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0" w:firstLineChars="200"/>
        <w:jc w:val="left"/>
        <w:textAlignment w:val="auto"/>
      </w:pPr>
      <w:r>
        <w:rPr>
          <w:rFonts w:hint="default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（六）省赛。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5月下旬开展省赛。各赛区根据实际情况确定省赛时间，依照国赛评审标准评选出省赛一、二、三等奖和入围国赛的参赛队，并进行为期 3 天的公示。公示结束后，各赛区承办院校通过大赛平台将比赛结果提交至国赛承办院校。省赛获奖名单、入围国赛的参赛队名单由大赛组委会办公室公布。</w:t>
      </w:r>
    </w:p>
    <w:p w14:paraId="67BF2B64">
      <w:pPr>
        <w:spacing w:line="300" w:lineRule="auto"/>
        <w:ind w:firstLine="620" w:firstLineChars="200"/>
        <w:contextualSpacing/>
        <w:rPr>
          <w:rFonts w:hint="default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</w:pPr>
      <w:r>
        <w:rPr>
          <w:rFonts w:hint="default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（七）国赛。</w:t>
      </w:r>
    </w:p>
    <w:p w14:paraId="3B3403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1.通讯评审、现场会议评审。6 月下旬开始进行，评出国赛三等奖、部分二等奖及入围答辩赛的参赛队。入围答辩赛的参赛队名单将在大赛官网上公布。 </w:t>
      </w:r>
    </w:p>
    <w:p w14:paraId="6A9288A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0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.现场答辩。8月将在东北财经大学举行国赛现场答辩赛，入选参赛队须按照规定的时间和要求对参赛论文进行自述，并回答专家的提问，以考核参赛论文的原创性、科学性和合理性，评出国赛的部分二等奖及一等奖。答辩赛具体事宜另行通知</w:t>
      </w:r>
    </w:p>
    <w:p w14:paraId="489F100D">
      <w:pPr>
        <w:spacing w:line="300" w:lineRule="auto"/>
        <w:ind w:firstLine="620" w:firstLineChars="200"/>
        <w:contextualSpacing/>
        <w:rPr>
          <w:sz w:val="24"/>
          <w:szCs w:val="24"/>
          <w:highlight w:val="none"/>
        </w:rPr>
      </w:pPr>
      <w:r>
        <w:rPr>
          <w:rFonts w:hint="default" w:ascii="楷体_GB2312" w:hAnsi="微软雅黑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（八）大赛总结会。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答辩赛结束后举行，届时将为获奖队颁奖。</w:t>
      </w:r>
    </w:p>
    <w:p w14:paraId="58F9E576">
      <w:pPr>
        <w:spacing w:line="300" w:lineRule="auto"/>
        <w:contextualSpacing/>
        <w:rPr>
          <w:rFonts w:ascii="仿宋_GB2312" w:hAnsi="仿宋" w:eastAsia="仿宋_GB2312" w:cs="仿宋"/>
          <w:snapToGrid w:val="0"/>
          <w:color w:val="000000"/>
          <w:spacing w:val="16"/>
          <w:kern w:val="0"/>
          <w:sz w:val="31"/>
          <w:szCs w:val="31"/>
          <w:highlight w:val="none"/>
        </w:rPr>
      </w:pPr>
    </w:p>
    <w:p w14:paraId="2A605D4B">
      <w:pPr>
        <w:numPr>
          <w:ilvl w:val="0"/>
          <w:numId w:val="0"/>
        </w:numPr>
        <w:spacing w:line="300" w:lineRule="auto"/>
        <w:ind w:leftChars="200" w:firstLine="323" w:firstLineChars="100"/>
        <w:contextualSpacing/>
        <w:outlineLvl w:val="0"/>
        <w:rPr>
          <w:rFonts w:hint="eastAsia" w:ascii="仿宋_GB2312" w:hAnsi="黑体" w:eastAsia="仿宋_GB2312" w:cs="黑体"/>
          <w:b/>
          <w:spacing w:val="6"/>
          <w:sz w:val="31"/>
          <w:szCs w:val="31"/>
          <w:highlight w:val="none"/>
        </w:rPr>
      </w:pPr>
      <w:r>
        <w:rPr>
          <w:rFonts w:hint="eastAsia" w:ascii="仿宋_GB2312" w:hAnsi="黑体" w:eastAsia="仿宋_GB2312" w:cs="黑体"/>
          <w:b/>
          <w:spacing w:val="6"/>
          <w:sz w:val="31"/>
          <w:szCs w:val="31"/>
          <w:highlight w:val="none"/>
          <w:lang w:eastAsia="zh-CN"/>
        </w:rPr>
        <w:t>四、</w:t>
      </w:r>
      <w:r>
        <w:rPr>
          <w:rFonts w:hint="eastAsia" w:ascii="仿宋_GB2312" w:hAnsi="黑体" w:eastAsia="仿宋_GB2312" w:cs="黑体"/>
          <w:b/>
          <w:spacing w:val="6"/>
          <w:sz w:val="31"/>
          <w:szCs w:val="31"/>
          <w:highlight w:val="none"/>
        </w:rPr>
        <w:t>奖项设置</w:t>
      </w:r>
    </w:p>
    <w:p w14:paraId="1F5210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0" w:firstLineChars="200"/>
        <w:jc w:val="left"/>
        <w:textAlignment w:val="auto"/>
      </w:pPr>
      <w:r>
        <w:rPr>
          <w:rFonts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（一）校赛。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本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校自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行组织校赛，按照本校名额将优秀队伍推荐至省赛。 </w:t>
      </w:r>
    </w:p>
    <w:p w14:paraId="110E4FA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0" w:firstLineChars="200"/>
        <w:jc w:val="left"/>
        <w:textAlignment w:val="auto"/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（二）省赛。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在入围省赛的参赛队中选拔出优秀队伍入 </w:t>
      </w:r>
    </w:p>
    <w:p w14:paraId="79B301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围国赛，其余队伍评选省赛一、二、三等奖，获奖比例分别 </w:t>
      </w:r>
    </w:p>
    <w:p w14:paraId="4635098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为 10%、20%、30%。入围国赛的参赛队除角逐国赛奖项外， </w:t>
      </w:r>
    </w:p>
    <w:p w14:paraId="0537AC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同时为该赛区一等奖（即国省双奖项）。 </w:t>
      </w:r>
    </w:p>
    <w:p w14:paraId="3A2591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0" w:firstLineChars="200"/>
        <w:jc w:val="left"/>
        <w:textAlignment w:val="auto"/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（三）国赛。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在入围国赛的队伍中选拔出一、二、三等 </w:t>
      </w:r>
    </w:p>
    <w:p w14:paraId="1D54C77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奖，比例为 10%、20%、70%。 </w:t>
      </w:r>
    </w:p>
    <w:p w14:paraId="757C14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0" w:firstLineChars="200"/>
        <w:jc w:val="left"/>
        <w:textAlignment w:val="auto"/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（四）证书发放。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获奖证书、优秀指导教师奖证书将通 </w:t>
      </w:r>
    </w:p>
    <w:p w14:paraId="59E1961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过大赛平台以电子版方式发放，由院校负责人负责下载打印。 </w:t>
      </w:r>
    </w:p>
    <w:p w14:paraId="5F794D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0" w:firstLineChars="200"/>
        <w:jc w:val="left"/>
        <w:textAlignment w:val="auto"/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（五）论文出版。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获奖论文将择优汇编公开出版。</w:t>
      </w:r>
      <w:bookmarkStart w:id="0" w:name="_GoBack"/>
      <w:bookmarkEnd w:id="0"/>
    </w:p>
    <w:p w14:paraId="3C2C24BD">
      <w:pPr>
        <w:numPr>
          <w:ilvl w:val="0"/>
          <w:numId w:val="0"/>
        </w:numPr>
        <w:spacing w:line="300" w:lineRule="auto"/>
        <w:ind w:leftChars="200" w:firstLine="323" w:firstLineChars="100"/>
        <w:contextualSpacing/>
        <w:outlineLvl w:val="0"/>
        <w:rPr>
          <w:rFonts w:hint="eastAsia" w:ascii="仿宋_GB2312" w:hAnsi="黑体" w:eastAsia="仿宋_GB2312" w:cs="黑体"/>
          <w:b/>
          <w:spacing w:val="6"/>
          <w:sz w:val="31"/>
          <w:szCs w:val="31"/>
          <w:highlight w:val="none"/>
          <w:lang w:eastAsia="zh-CN"/>
        </w:rPr>
      </w:pPr>
    </w:p>
    <w:p w14:paraId="1A0DEC79">
      <w:pPr>
        <w:spacing w:line="300" w:lineRule="auto"/>
        <w:ind w:right="242" w:firstLine="970" w:firstLineChars="300"/>
        <w:contextualSpacing/>
        <w:rPr>
          <w:rFonts w:ascii="仿宋_GB2312" w:hAnsi="仿宋" w:eastAsia="仿宋_GB2312" w:cs="仿宋"/>
          <w:b/>
          <w:spacing w:val="13"/>
          <w:sz w:val="31"/>
          <w:szCs w:val="31"/>
          <w:highlight w:val="none"/>
        </w:rPr>
      </w:pPr>
      <w:r>
        <w:rPr>
          <w:rFonts w:hint="eastAsia" w:ascii="仿宋_GB2312" w:hAnsi="黑体" w:eastAsia="仿宋_GB2312" w:cs="黑体"/>
          <w:b/>
          <w:spacing w:val="6"/>
          <w:sz w:val="31"/>
          <w:szCs w:val="31"/>
          <w:highlight w:val="none"/>
          <w:lang w:eastAsia="zh-CN"/>
        </w:rPr>
        <w:t>五、</w:t>
      </w:r>
      <w:r>
        <w:rPr>
          <w:rFonts w:hint="eastAsia" w:ascii="仿宋_GB2312" w:hAnsi="仿宋" w:eastAsia="仿宋_GB2312" w:cs="仿宋"/>
          <w:b/>
          <w:spacing w:val="13"/>
          <w:sz w:val="31"/>
          <w:szCs w:val="31"/>
          <w:highlight w:val="none"/>
          <w:lang w:eastAsia="zh-CN"/>
        </w:rPr>
        <w:t>其他</w:t>
      </w:r>
      <w:r>
        <w:rPr>
          <w:rFonts w:hint="eastAsia" w:ascii="仿宋_GB2312" w:hAnsi="仿宋" w:eastAsia="仿宋_GB2312" w:cs="仿宋"/>
          <w:b/>
          <w:spacing w:val="13"/>
          <w:sz w:val="31"/>
          <w:szCs w:val="31"/>
          <w:highlight w:val="none"/>
        </w:rPr>
        <w:t>事项</w:t>
      </w:r>
    </w:p>
    <w:p w14:paraId="22D8CD89">
      <w:pPr>
        <w:spacing w:line="300" w:lineRule="auto"/>
        <w:ind w:left="30" w:right="86" w:firstLine="636"/>
        <w:contextualSpacing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</w:pP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</w:rPr>
        <w:t>（一）</w:t>
      </w:r>
      <w:r>
        <w:rPr>
          <w:rFonts w:hint="eastAsia" w:ascii="仿宋_GB2312" w:hAnsi="楷体" w:eastAsia="仿宋_GB2312" w:cs="楷体"/>
          <w:spacing w:val="26"/>
          <w:sz w:val="31"/>
          <w:szCs w:val="31"/>
          <w:highlight w:val="none"/>
        </w:rPr>
        <w:t>请</w:t>
      </w:r>
      <w:r>
        <w:rPr>
          <w:rFonts w:hint="eastAsia" w:ascii="仿宋_GB2312" w:hAnsi="楷体" w:eastAsia="仿宋_GB2312" w:cs="楷体"/>
          <w:b w:val="0"/>
          <w:bCs/>
          <w:spacing w:val="26"/>
          <w:sz w:val="31"/>
          <w:szCs w:val="31"/>
          <w:highlight w:val="none"/>
        </w:rPr>
        <w:t>参赛队</w:t>
      </w:r>
      <w:r>
        <w:rPr>
          <w:rFonts w:hint="eastAsia" w:ascii="仿宋_GB2312" w:hAnsi="楷体" w:eastAsia="仿宋_GB2312" w:cs="楷体"/>
          <w:spacing w:val="26"/>
          <w:sz w:val="31"/>
          <w:szCs w:val="31"/>
          <w:highlight w:val="none"/>
        </w:rPr>
        <w:t>于</w:t>
      </w: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</w:rPr>
        <w:t>202</w:t>
      </w: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  <w:lang w:val="en-US" w:eastAsia="zh-CN"/>
        </w:rPr>
        <w:t>5</w:t>
      </w: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</w:rPr>
        <w:t>年</w:t>
      </w: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  <w:lang w:val="en-US" w:eastAsia="zh-CN"/>
        </w:rPr>
        <w:t>5</w:t>
      </w: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</w:rPr>
        <w:t>月</w:t>
      </w: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  <w:lang w:val="en-US" w:eastAsia="zh-CN"/>
        </w:rPr>
        <w:t>9</w:t>
      </w: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</w:rPr>
        <w:t>日</w:t>
      </w: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  <w:lang w:val="en-US" w:eastAsia="zh-CN"/>
        </w:rPr>
        <w:t>16：00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前提交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  <w:lang w:eastAsia="zh-CN"/>
        </w:rPr>
        <w:t>纸质论文一份，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  <w:lang w:val="en-US" w:eastAsia="zh-CN"/>
        </w:rPr>
        <w:t>电子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论文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  <w:lang w:val="en-US" w:eastAsia="zh-CN"/>
        </w:rPr>
        <w:t>二份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  <w:lang w:eastAsia="zh-CN"/>
        </w:rPr>
        <w:t>（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  <w:lang w:val="en-US" w:eastAsia="zh-CN"/>
        </w:rPr>
        <w:t>其中电子版提交一份匿名论文）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、学生亲笔签字的</w:t>
      </w: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</w:rPr>
        <w:t>承诺书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（纸质版本）以及</w:t>
      </w: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</w:rPr>
        <w:t>查重检测报告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（纸质版本）各一份到文科楼5</w:t>
      </w:r>
      <w:r>
        <w:rPr>
          <w:rFonts w:ascii="仿宋_GB2312" w:hAnsi="仿宋" w:eastAsia="仿宋_GB2312" w:cs="仿宋"/>
          <w:spacing w:val="10"/>
          <w:sz w:val="31"/>
          <w:szCs w:val="31"/>
          <w:highlight w:val="none"/>
        </w:rPr>
        <w:t>14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办公室，</w:t>
      </w:r>
      <w:r>
        <w:rPr>
          <w:rFonts w:hint="eastAsia" w:ascii="仿宋_GB2312" w:hAnsi="仿宋" w:eastAsia="仿宋_GB2312" w:cs="仿宋"/>
          <w:b w:val="0"/>
          <w:bCs/>
          <w:spacing w:val="10"/>
          <w:sz w:val="31"/>
          <w:szCs w:val="31"/>
          <w:highlight w:val="none"/>
        </w:rPr>
        <w:t>参加校赛。</w:t>
      </w:r>
      <w:r>
        <w:rPr>
          <w:rFonts w:hint="eastAsia" w:ascii="仿宋_GB2312" w:hAnsi="仿宋" w:eastAsia="仿宋_GB2312" w:cs="仿宋"/>
          <w:i w:val="0"/>
          <w:iCs w:val="0"/>
          <w:caps w:val="0"/>
          <w:spacing w:val="10"/>
          <w:sz w:val="31"/>
          <w:szCs w:val="31"/>
          <w:highlight w:val="none"/>
          <w:shd w:val="clear"/>
        </w:rPr>
        <w:t>学校组织评审</w:t>
      </w:r>
      <w:r>
        <w:rPr>
          <w:rFonts w:hint="eastAsia" w:ascii="仿宋_GB2312" w:hAnsi="仿宋" w:eastAsia="仿宋_GB2312" w:cs="仿宋"/>
          <w:i w:val="0"/>
          <w:iCs w:val="0"/>
          <w:caps w:val="0"/>
          <w:spacing w:val="10"/>
          <w:sz w:val="31"/>
          <w:szCs w:val="31"/>
          <w:highlight w:val="none"/>
          <w:shd w:val="clear"/>
          <w:lang w:eastAsia="zh-CN"/>
        </w:rPr>
        <w:t>专家</w:t>
      </w:r>
      <w:r>
        <w:rPr>
          <w:rFonts w:hint="eastAsia" w:ascii="仿宋_GB2312" w:hAnsi="仿宋" w:eastAsia="仿宋_GB2312" w:cs="仿宋"/>
          <w:i w:val="0"/>
          <w:iCs w:val="0"/>
          <w:caps w:val="0"/>
          <w:spacing w:val="10"/>
          <w:sz w:val="31"/>
          <w:szCs w:val="31"/>
          <w:highlight w:val="none"/>
          <w:shd w:val="clear"/>
        </w:rPr>
        <w:t>，按照全国大赛组委会统一的评分标准以报告评审方式进行评审。</w:t>
      </w:r>
      <w:r>
        <w:rPr>
          <w:rFonts w:hint="eastAsia" w:ascii="仿宋_GB2312" w:hAnsi="仿宋" w:eastAsia="仿宋_GB2312" w:cs="仿宋"/>
          <w:i w:val="0"/>
          <w:iCs w:val="0"/>
          <w:caps w:val="0"/>
          <w:spacing w:val="10"/>
          <w:sz w:val="31"/>
          <w:szCs w:val="31"/>
          <w:highlight w:val="none"/>
          <w:shd w:val="clear"/>
          <w:lang w:val="en-US" w:eastAsia="zh-CN"/>
        </w:rPr>
        <w:t>评审结果</w:t>
      </w:r>
      <w:r>
        <w:rPr>
          <w:rFonts w:hint="eastAsia" w:ascii="仿宋_GB2312" w:hAnsi="仿宋" w:eastAsia="仿宋_GB2312" w:cs="仿宋"/>
          <w:i w:val="0"/>
          <w:iCs w:val="0"/>
          <w:caps w:val="0"/>
          <w:spacing w:val="10"/>
          <w:sz w:val="31"/>
          <w:szCs w:val="31"/>
          <w:highlight w:val="none"/>
          <w:shd w:val="clear"/>
        </w:rPr>
        <w:t>公示</w:t>
      </w:r>
      <w:r>
        <w:rPr>
          <w:rFonts w:hint="eastAsia" w:ascii="仿宋_GB2312" w:hAnsi="仿宋" w:eastAsia="仿宋_GB2312" w:cs="仿宋"/>
          <w:i w:val="0"/>
          <w:iCs w:val="0"/>
          <w:caps w:val="0"/>
          <w:spacing w:val="10"/>
          <w:sz w:val="31"/>
          <w:szCs w:val="31"/>
          <w:highlight w:val="none"/>
          <w:shd w:val="clear"/>
          <w:lang w:val="en-US" w:eastAsia="zh-CN"/>
        </w:rPr>
        <w:t>3天，</w:t>
      </w:r>
      <w:r>
        <w:rPr>
          <w:rFonts w:hint="eastAsia" w:ascii="仿宋_GB2312" w:hAnsi="仿宋" w:eastAsia="仿宋_GB2312" w:cs="仿宋"/>
          <w:i w:val="0"/>
          <w:iCs w:val="0"/>
          <w:caps w:val="0"/>
          <w:spacing w:val="10"/>
          <w:sz w:val="31"/>
          <w:szCs w:val="31"/>
          <w:highlight w:val="none"/>
          <w:shd w:val="clear"/>
        </w:rPr>
        <w:t>并通过大赛平台提交</w:t>
      </w:r>
      <w:r>
        <w:rPr>
          <w:rFonts w:hint="eastAsia" w:ascii="仿宋_GB2312" w:hAnsi="仿宋" w:eastAsia="仿宋_GB2312" w:cs="仿宋"/>
          <w:i w:val="0"/>
          <w:iCs w:val="0"/>
          <w:caps w:val="0"/>
          <w:spacing w:val="10"/>
          <w:sz w:val="31"/>
          <w:szCs w:val="31"/>
          <w:highlight w:val="none"/>
          <w:shd w:val="clear"/>
          <w:lang w:eastAsia="zh-CN"/>
        </w:rPr>
        <w:t>相关材料</w:t>
      </w:r>
      <w:r>
        <w:rPr>
          <w:rFonts w:hint="eastAsia" w:ascii="仿宋_GB2312" w:hAnsi="仿宋" w:eastAsia="仿宋_GB2312" w:cs="仿宋"/>
          <w:i w:val="0"/>
          <w:iCs w:val="0"/>
          <w:caps w:val="0"/>
          <w:spacing w:val="10"/>
          <w:sz w:val="31"/>
          <w:szCs w:val="31"/>
          <w:highlight w:val="none"/>
          <w:shd w:val="clear"/>
          <w:lang w:val="en-US" w:eastAsia="zh-CN"/>
        </w:rPr>
        <w:t>。届时</w:t>
      </w:r>
      <w:r>
        <w:rPr>
          <w:rFonts w:hint="eastAsia" w:ascii="仿宋_GB2312" w:hAnsi="仿宋" w:eastAsia="仿宋_GB2312" w:cs="仿宋"/>
          <w:b w:val="0"/>
          <w:bCs/>
          <w:spacing w:val="10"/>
          <w:sz w:val="31"/>
          <w:szCs w:val="31"/>
          <w:highlight w:val="none"/>
        </w:rPr>
        <w:t>学校根据报名情况，以报名队伍数的5</w:t>
      </w:r>
      <w:r>
        <w:rPr>
          <w:rFonts w:ascii="仿宋_GB2312" w:hAnsi="仿宋" w:eastAsia="仿宋_GB2312" w:cs="仿宋"/>
          <w:b w:val="0"/>
          <w:bCs/>
          <w:spacing w:val="10"/>
          <w:sz w:val="31"/>
          <w:szCs w:val="31"/>
          <w:highlight w:val="none"/>
        </w:rPr>
        <w:t>0</w:t>
      </w:r>
      <w:r>
        <w:rPr>
          <w:rFonts w:hint="eastAsia" w:ascii="仿宋_GB2312" w:hAnsi="仿宋" w:eastAsia="仿宋_GB2312" w:cs="仿宋"/>
          <w:b w:val="0"/>
          <w:bCs/>
          <w:spacing w:val="10"/>
          <w:sz w:val="31"/>
          <w:szCs w:val="31"/>
          <w:highlight w:val="none"/>
        </w:rPr>
        <w:t>%为上限，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设立校级一、二、三等奖。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  <w:t>届时会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</w:rPr>
        <w:t>评选出入选省赛参赛队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vertAlign w:val="baseline"/>
          <w:lang w:eastAsia="zh-CN"/>
        </w:rPr>
        <w:t>。</w:t>
      </w:r>
    </w:p>
    <w:p w14:paraId="69982E2F">
      <w:pPr>
        <w:spacing w:line="300" w:lineRule="auto"/>
        <w:ind w:left="30" w:right="86" w:firstLine="636"/>
        <w:contextualSpacing/>
        <w:rPr>
          <w:rFonts w:ascii="仿宋_GB2312" w:hAnsi="仿宋" w:eastAsia="仿宋_GB2312" w:cs="仿宋"/>
          <w:spacing w:val="10"/>
          <w:sz w:val="31"/>
          <w:szCs w:val="31"/>
          <w:highlight w:val="none"/>
        </w:rPr>
      </w:pPr>
      <w:r>
        <w:rPr>
          <w:rFonts w:hint="eastAsia" w:ascii="仿宋_GB2312" w:hAnsi="仿宋" w:eastAsia="仿宋_GB2312" w:cs="仿宋"/>
          <w:b/>
          <w:bCs/>
          <w:spacing w:val="10"/>
          <w:sz w:val="31"/>
          <w:szCs w:val="31"/>
          <w:highlight w:val="none"/>
        </w:rPr>
        <w:t>（二）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联系方式</w:t>
      </w:r>
    </w:p>
    <w:p w14:paraId="342B96C2">
      <w:pPr>
        <w:spacing w:line="300" w:lineRule="auto"/>
        <w:ind w:left="30" w:right="86" w:firstLine="636"/>
        <w:contextualSpacing/>
        <w:rPr>
          <w:rFonts w:ascii="仿宋_GB2312" w:hAnsi="仿宋" w:eastAsia="仿宋_GB2312" w:cs="仿宋"/>
          <w:spacing w:val="10"/>
          <w:sz w:val="31"/>
          <w:szCs w:val="31"/>
          <w:highlight w:val="none"/>
        </w:rPr>
      </w:pP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联系人：孙老师</w:t>
      </w:r>
    </w:p>
    <w:p w14:paraId="3C9FAB9E">
      <w:pPr>
        <w:spacing w:line="300" w:lineRule="auto"/>
        <w:ind w:left="30" w:right="86" w:firstLine="636"/>
        <w:contextualSpacing/>
        <w:rPr>
          <w:rFonts w:ascii="仿宋_GB2312" w:hAnsi="仿宋" w:eastAsia="仿宋_GB2312" w:cs="仿宋"/>
          <w:spacing w:val="10"/>
          <w:sz w:val="31"/>
          <w:szCs w:val="31"/>
          <w:highlight w:val="none"/>
        </w:rPr>
      </w:pP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联系电话：85866833</w:t>
      </w:r>
    </w:p>
    <w:p w14:paraId="4640BFB0">
      <w:pPr>
        <w:spacing w:line="300" w:lineRule="auto"/>
        <w:ind w:left="30" w:right="86" w:firstLine="636"/>
        <w:contextualSpacing/>
        <w:rPr>
          <w:rFonts w:ascii="仿宋_GB2312" w:hAnsi="仿宋" w:eastAsia="仿宋_GB2312" w:cs="仿宋"/>
          <w:spacing w:val="10"/>
          <w:sz w:val="31"/>
          <w:szCs w:val="31"/>
          <w:highlight w:val="none"/>
        </w:rPr>
      </w:pP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邮箱：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"mailto:sunqf@njupt.edu.cn" </w:instrText>
      </w:r>
      <w:r>
        <w:rPr>
          <w:highlight w:val="none"/>
        </w:rPr>
        <w:fldChar w:fldCharType="separate"/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sunqf@njupt.edu.cn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fldChar w:fldCharType="end"/>
      </w:r>
    </w:p>
    <w:p w14:paraId="3E15C937">
      <w:pPr>
        <w:numPr>
          <w:ilvl w:val="0"/>
          <w:numId w:val="0"/>
        </w:numPr>
        <w:spacing w:line="300" w:lineRule="auto"/>
        <w:ind w:left="692" w:leftChars="0" w:right="86" w:rightChars="0"/>
        <w:contextualSpacing/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</w:pP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  <w:lang w:eastAsia="zh-CN"/>
        </w:rPr>
        <w:t>（三）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大赛联络</w:t>
      </w:r>
    </w:p>
    <w:p w14:paraId="34BB2FDB">
      <w:pPr>
        <w:numPr>
          <w:ilvl w:val="0"/>
          <w:numId w:val="0"/>
        </w:numPr>
        <w:spacing w:line="300" w:lineRule="auto"/>
        <w:ind w:left="692" w:leftChars="0" w:right="86" w:rightChars="0"/>
        <w:contextualSpacing/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</w:pP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  <w:lang w:eastAsia="zh-CN"/>
        </w:rPr>
        <w:t>南京邮电大学参赛队长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  <w:lang w:val="en-US" w:eastAsia="zh-CN"/>
        </w:rPr>
        <w:t xml:space="preserve">QQ交流群：103699737 </w:t>
      </w:r>
    </w:p>
    <w:p w14:paraId="2455038E">
      <w:pPr>
        <w:spacing w:line="300" w:lineRule="auto"/>
        <w:ind w:left="30" w:right="86" w:firstLine="636"/>
        <w:contextualSpacing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bidi="ar"/>
        </w:rPr>
      </w:pP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  <w:lang w:eastAsia="zh-CN"/>
        </w:rPr>
        <w:t>江苏赛区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组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  <w:lang w:eastAsia="zh-CN"/>
        </w:rPr>
        <w:t>参赛队长</w:t>
      </w: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</w:rPr>
        <w:t>QQ交流群：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u w:val="none"/>
        </w:rPr>
        <w:t>1032052724</w:t>
      </w:r>
    </w:p>
    <w:p w14:paraId="1EC4E7E9">
      <w:pPr>
        <w:spacing w:line="300" w:lineRule="auto"/>
        <w:ind w:left="30" w:right="86" w:firstLine="636"/>
        <w:contextualSpacing/>
        <w:rPr>
          <w:rFonts w:hint="default" w:ascii="仿宋_GB2312" w:hAnsi="仿宋" w:eastAsia="仿宋_GB2312" w:cs="仿宋"/>
          <w:spacing w:val="10"/>
          <w:sz w:val="31"/>
          <w:szCs w:val="31"/>
          <w:highlight w:val="none"/>
          <w:lang w:val="en-US" w:eastAsia="zh-CN"/>
        </w:rPr>
      </w:pPr>
      <w:r>
        <w:rPr>
          <w:rFonts w:hint="eastAsia" w:ascii="仿宋_GB2312" w:hAnsi="仿宋" w:eastAsia="仿宋_GB2312" w:cs="仿宋"/>
          <w:spacing w:val="10"/>
          <w:sz w:val="31"/>
          <w:szCs w:val="31"/>
          <w:highlight w:val="none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ADC8D2">
      <w:pPr>
        <w:spacing w:line="300" w:lineRule="auto"/>
        <w:ind w:right="242" w:firstLine="672" w:firstLineChars="200"/>
        <w:contextualSpacing/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</w:pPr>
    </w:p>
    <w:p w14:paraId="7F526281">
      <w:pPr>
        <w:spacing w:line="300" w:lineRule="auto"/>
        <w:ind w:left="45" w:right="242" w:firstLine="672" w:firstLineChars="200"/>
        <w:contextualSpacing/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</w:pPr>
    </w:p>
    <w:p w14:paraId="63DC0233">
      <w:pPr>
        <w:spacing w:line="300" w:lineRule="auto"/>
        <w:ind w:left="45" w:right="242" w:firstLine="672" w:firstLineChars="200"/>
        <w:contextualSpacing/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</w:pPr>
    </w:p>
    <w:p w14:paraId="7B7835B2">
      <w:pPr>
        <w:spacing w:line="300" w:lineRule="auto"/>
        <w:ind w:left="45" w:right="242" w:firstLine="672" w:firstLineChars="200"/>
        <w:contextualSpacing/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</w:pPr>
    </w:p>
    <w:p w14:paraId="3F00E9A4">
      <w:pPr>
        <w:spacing w:line="300" w:lineRule="auto"/>
        <w:ind w:left="45" w:right="242" w:firstLine="672" w:firstLineChars="200"/>
        <w:contextualSpacing/>
        <w:rPr>
          <w:rFonts w:ascii="仿宋_GB2312" w:hAnsi="仿宋" w:eastAsia="仿宋_GB2312" w:cs="仿宋"/>
          <w:spacing w:val="13"/>
          <w:sz w:val="31"/>
          <w:szCs w:val="31"/>
          <w:highlight w:val="none"/>
        </w:rPr>
      </w:pPr>
      <w:r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  <w:t>附件1：2025年（第十一届）全国大学生统计建模大赛报名表</w:t>
      </w:r>
    </w:p>
    <w:p w14:paraId="68A1F6E7">
      <w:pPr>
        <w:spacing w:line="300" w:lineRule="auto"/>
        <w:ind w:left="45" w:right="242" w:firstLine="672" w:firstLineChars="200"/>
        <w:contextualSpacing/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</w:pPr>
      <w:r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  <w:t>附件2：2025年（第十一届）全国大学生统计建模大赛承诺书</w:t>
      </w:r>
    </w:p>
    <w:p w14:paraId="3A50AA5A">
      <w:pPr>
        <w:spacing w:line="300" w:lineRule="auto"/>
        <w:ind w:left="45" w:right="242" w:firstLine="672" w:firstLineChars="200"/>
        <w:contextualSpacing/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</w:pPr>
      <w:r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  <w:t>附件3：2025 年（第十一届）全国大学生统计建模大赛参赛须知</w:t>
      </w:r>
    </w:p>
    <w:p w14:paraId="3CBD64DD">
      <w:pPr>
        <w:spacing w:line="300" w:lineRule="auto"/>
        <w:ind w:left="45" w:right="242" w:firstLine="672" w:firstLineChars="200"/>
        <w:contextualSpacing/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</w:pPr>
      <w:r>
        <w:rPr>
          <w:rFonts w:hint="eastAsia" w:ascii="仿宋_GB2312" w:hAnsi="仿宋" w:eastAsia="仿宋_GB2312" w:cs="仿宋"/>
          <w:spacing w:val="13"/>
          <w:sz w:val="31"/>
          <w:szCs w:val="31"/>
          <w:highlight w:val="none"/>
        </w:rPr>
        <w:t>附件4：全国大学生统计建模大赛简介</w:t>
      </w:r>
    </w:p>
    <w:p w14:paraId="156A7801">
      <w:pPr>
        <w:spacing w:line="300" w:lineRule="auto"/>
        <w:ind w:left="6019" w:leftChars="333" w:hanging="5320" w:hangingChars="1900"/>
        <w:contextualSpacing/>
        <w:jc w:val="right"/>
        <w:rPr>
          <w:rFonts w:ascii="仿宋_GB2312" w:eastAsia="仿宋_GB2312"/>
          <w:sz w:val="28"/>
          <w:highlight w:val="none"/>
        </w:rPr>
      </w:pPr>
    </w:p>
    <w:p w14:paraId="380CD320">
      <w:pPr>
        <w:spacing w:line="300" w:lineRule="auto"/>
        <w:ind w:left="6019" w:leftChars="333" w:hanging="5320" w:hangingChars="1900"/>
        <w:contextualSpacing/>
        <w:jc w:val="right"/>
        <w:rPr>
          <w:rFonts w:ascii="仿宋_GB2312" w:eastAsia="仿宋_GB2312"/>
          <w:sz w:val="28"/>
          <w:highlight w:val="none"/>
        </w:rPr>
      </w:pPr>
      <w:r>
        <w:rPr>
          <w:rFonts w:hint="eastAsia" w:ascii="仿宋_GB2312" w:eastAsia="仿宋_GB2312"/>
          <w:sz w:val="28"/>
          <w:highlight w:val="none"/>
          <w:lang w:eastAsia="zh-CN"/>
        </w:rPr>
        <w:t>创新创业学院</w:t>
      </w:r>
      <w:r>
        <w:rPr>
          <w:rFonts w:hint="eastAsia" w:ascii="仿宋_GB2312" w:eastAsia="仿宋_GB2312"/>
          <w:sz w:val="28"/>
          <w:highlight w:val="none"/>
        </w:rPr>
        <w:t>、研究生院、经济学院</w:t>
      </w:r>
    </w:p>
    <w:p w14:paraId="1DD48483">
      <w:pPr>
        <w:spacing w:line="300" w:lineRule="auto"/>
        <w:ind w:left="6019" w:leftChars="333" w:hanging="5320" w:hangingChars="1900"/>
        <w:contextualSpacing/>
        <w:jc w:val="righ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202</w:t>
      </w:r>
      <w:r>
        <w:rPr>
          <w:rFonts w:hint="eastAsia" w:ascii="仿宋_GB2312" w:eastAsia="仿宋_GB2312"/>
          <w:sz w:val="28"/>
          <w:lang w:val="en-US" w:eastAsia="zh-CN"/>
        </w:rPr>
        <w:t>5</w:t>
      </w:r>
      <w:r>
        <w:rPr>
          <w:rFonts w:hint="eastAsia" w:ascii="仿宋_GB2312" w:eastAsia="仿宋_GB2312"/>
          <w:sz w:val="28"/>
        </w:rPr>
        <w:t>年</w:t>
      </w:r>
      <w:r>
        <w:rPr>
          <w:rFonts w:ascii="仿宋_GB2312" w:eastAsia="仿宋_GB2312"/>
          <w:sz w:val="28"/>
        </w:rPr>
        <w:t>2</w:t>
      </w:r>
      <w:r>
        <w:rPr>
          <w:rFonts w:hint="eastAsia" w:ascii="仿宋_GB2312" w:eastAsia="仿宋_GB2312"/>
          <w:sz w:val="28"/>
        </w:rPr>
        <w:t>月</w:t>
      </w:r>
      <w:r>
        <w:rPr>
          <w:rFonts w:hint="eastAsia" w:ascii="仿宋_GB2312" w:eastAsia="仿宋_GB2312"/>
          <w:sz w:val="28"/>
          <w:lang w:val="en-US" w:eastAsia="zh-CN"/>
        </w:rPr>
        <w:t>20</w:t>
      </w:r>
      <w:r>
        <w:rPr>
          <w:rFonts w:hint="eastAsia" w:ascii="仿宋_GB2312" w:eastAsia="仿宋_GB2312"/>
          <w:sz w:val="28"/>
        </w:rPr>
        <w:t>日</w:t>
      </w:r>
    </w:p>
    <w:sectPr>
      <w:headerReference r:id="rId3" w:type="default"/>
      <w:footerReference r:id="rId4" w:type="default"/>
      <w:type w:val="nextColumn"/>
      <w:pgSz w:w="11907" w:h="16838"/>
      <w:pgMar w:top="1588" w:right="1588" w:bottom="1588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4675639"/>
      <w:docPartObj>
        <w:docPartGallery w:val="autotext"/>
      </w:docPartObj>
    </w:sdtPr>
    <w:sdtContent>
      <w:p w14:paraId="297CA6A5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3CC942C7">
    <w:pPr>
      <w:spacing w:line="172" w:lineRule="auto"/>
      <w:ind w:left="4108"/>
      <w:rPr>
        <w:rFonts w:ascii="微软雅黑" w:hAnsi="微软雅黑" w:eastAsia="微软雅黑" w:cs="微软雅黑"/>
        <w:sz w:val="23"/>
        <w:szCs w:val="23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E76E3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30AD30"/>
    <w:multiLevelType w:val="singleLevel"/>
    <w:tmpl w:val="A730AD3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E2CC56D"/>
    <w:multiLevelType w:val="singleLevel"/>
    <w:tmpl w:val="1E2CC56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孙秋芬">
    <w15:presenceInfo w15:providerId="WPS Office" w15:userId="3627209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Q0OWRhMGE0YWM2ODM0NmI2YTIyYWQxOGEwNWY5ZjkifQ=="/>
  </w:docVars>
  <w:rsids>
    <w:rsidRoot w:val="009634C1"/>
    <w:rsid w:val="00004224"/>
    <w:rsid w:val="00004D7B"/>
    <w:rsid w:val="0000710E"/>
    <w:rsid w:val="00015223"/>
    <w:rsid w:val="000152E4"/>
    <w:rsid w:val="00025273"/>
    <w:rsid w:val="0004581F"/>
    <w:rsid w:val="00052972"/>
    <w:rsid w:val="00056895"/>
    <w:rsid w:val="00062691"/>
    <w:rsid w:val="00063AE6"/>
    <w:rsid w:val="000735A5"/>
    <w:rsid w:val="00073DC9"/>
    <w:rsid w:val="00074410"/>
    <w:rsid w:val="00081C98"/>
    <w:rsid w:val="000942B7"/>
    <w:rsid w:val="000A1262"/>
    <w:rsid w:val="000A1CA6"/>
    <w:rsid w:val="000B34CC"/>
    <w:rsid w:val="000C35A1"/>
    <w:rsid w:val="000C35C9"/>
    <w:rsid w:val="00107B1D"/>
    <w:rsid w:val="001323BE"/>
    <w:rsid w:val="0013636E"/>
    <w:rsid w:val="00150D5D"/>
    <w:rsid w:val="0015236F"/>
    <w:rsid w:val="00153FDB"/>
    <w:rsid w:val="001907BF"/>
    <w:rsid w:val="00193069"/>
    <w:rsid w:val="001D71B7"/>
    <w:rsid w:val="001F2087"/>
    <w:rsid w:val="001F34E6"/>
    <w:rsid w:val="001F6B45"/>
    <w:rsid w:val="002030F8"/>
    <w:rsid w:val="00223A39"/>
    <w:rsid w:val="0022446D"/>
    <w:rsid w:val="00227B12"/>
    <w:rsid w:val="00234AA1"/>
    <w:rsid w:val="00234AC2"/>
    <w:rsid w:val="002449EE"/>
    <w:rsid w:val="00285620"/>
    <w:rsid w:val="002905A8"/>
    <w:rsid w:val="0029321A"/>
    <w:rsid w:val="002A32B7"/>
    <w:rsid w:val="002C251D"/>
    <w:rsid w:val="002C5A1D"/>
    <w:rsid w:val="002E5228"/>
    <w:rsid w:val="00316D8D"/>
    <w:rsid w:val="0032495B"/>
    <w:rsid w:val="00324B4C"/>
    <w:rsid w:val="00325357"/>
    <w:rsid w:val="00353D84"/>
    <w:rsid w:val="00354C6D"/>
    <w:rsid w:val="00361239"/>
    <w:rsid w:val="00363712"/>
    <w:rsid w:val="00365ED7"/>
    <w:rsid w:val="00374D79"/>
    <w:rsid w:val="00382B9F"/>
    <w:rsid w:val="0038748B"/>
    <w:rsid w:val="003958FB"/>
    <w:rsid w:val="003A4D28"/>
    <w:rsid w:val="003A55F4"/>
    <w:rsid w:val="003C1FFC"/>
    <w:rsid w:val="003D25D6"/>
    <w:rsid w:val="003D69E8"/>
    <w:rsid w:val="004019E2"/>
    <w:rsid w:val="004074CC"/>
    <w:rsid w:val="00415304"/>
    <w:rsid w:val="004224DA"/>
    <w:rsid w:val="00424967"/>
    <w:rsid w:val="00437B88"/>
    <w:rsid w:val="00441072"/>
    <w:rsid w:val="00441256"/>
    <w:rsid w:val="00443BCA"/>
    <w:rsid w:val="00462CA7"/>
    <w:rsid w:val="004705D7"/>
    <w:rsid w:val="00471573"/>
    <w:rsid w:val="004742D9"/>
    <w:rsid w:val="004A332A"/>
    <w:rsid w:val="004A77E1"/>
    <w:rsid w:val="004A7CEA"/>
    <w:rsid w:val="004B2AEB"/>
    <w:rsid w:val="00550796"/>
    <w:rsid w:val="005827DF"/>
    <w:rsid w:val="0059431F"/>
    <w:rsid w:val="005A53FF"/>
    <w:rsid w:val="005B22F0"/>
    <w:rsid w:val="005C5AF0"/>
    <w:rsid w:val="005D3D87"/>
    <w:rsid w:val="005E1208"/>
    <w:rsid w:val="005E3478"/>
    <w:rsid w:val="005E7800"/>
    <w:rsid w:val="00637195"/>
    <w:rsid w:val="0064207A"/>
    <w:rsid w:val="00667CC3"/>
    <w:rsid w:val="00667F92"/>
    <w:rsid w:val="006B6A79"/>
    <w:rsid w:val="006E13A3"/>
    <w:rsid w:val="007014B4"/>
    <w:rsid w:val="00706573"/>
    <w:rsid w:val="0070767F"/>
    <w:rsid w:val="0073060F"/>
    <w:rsid w:val="00750117"/>
    <w:rsid w:val="00753807"/>
    <w:rsid w:val="007810D8"/>
    <w:rsid w:val="007B2DCB"/>
    <w:rsid w:val="007B3295"/>
    <w:rsid w:val="007C5722"/>
    <w:rsid w:val="007C7922"/>
    <w:rsid w:val="007C7932"/>
    <w:rsid w:val="007D5CA9"/>
    <w:rsid w:val="007E4F42"/>
    <w:rsid w:val="007F00A3"/>
    <w:rsid w:val="00805029"/>
    <w:rsid w:val="00830FF3"/>
    <w:rsid w:val="008474A2"/>
    <w:rsid w:val="00853EDC"/>
    <w:rsid w:val="00854733"/>
    <w:rsid w:val="008629BB"/>
    <w:rsid w:val="008651CE"/>
    <w:rsid w:val="008655AE"/>
    <w:rsid w:val="00880D30"/>
    <w:rsid w:val="0088398F"/>
    <w:rsid w:val="00893E59"/>
    <w:rsid w:val="008B4487"/>
    <w:rsid w:val="008B52DC"/>
    <w:rsid w:val="008C5D4B"/>
    <w:rsid w:val="008D2253"/>
    <w:rsid w:val="008E34CF"/>
    <w:rsid w:val="00923647"/>
    <w:rsid w:val="00934DF9"/>
    <w:rsid w:val="00944B55"/>
    <w:rsid w:val="009634C1"/>
    <w:rsid w:val="00993764"/>
    <w:rsid w:val="009E43F2"/>
    <w:rsid w:val="009F1135"/>
    <w:rsid w:val="009F33AF"/>
    <w:rsid w:val="00A11495"/>
    <w:rsid w:val="00A156D0"/>
    <w:rsid w:val="00A25711"/>
    <w:rsid w:val="00A32AE3"/>
    <w:rsid w:val="00A32D92"/>
    <w:rsid w:val="00A65513"/>
    <w:rsid w:val="00A80809"/>
    <w:rsid w:val="00A838E1"/>
    <w:rsid w:val="00A90313"/>
    <w:rsid w:val="00A922B8"/>
    <w:rsid w:val="00A9340E"/>
    <w:rsid w:val="00AA4DD0"/>
    <w:rsid w:val="00AB396F"/>
    <w:rsid w:val="00AB442C"/>
    <w:rsid w:val="00AB4F95"/>
    <w:rsid w:val="00AD4FD4"/>
    <w:rsid w:val="00AE17D6"/>
    <w:rsid w:val="00AF241F"/>
    <w:rsid w:val="00B2109A"/>
    <w:rsid w:val="00B21A87"/>
    <w:rsid w:val="00B22BA0"/>
    <w:rsid w:val="00B2532F"/>
    <w:rsid w:val="00B322A4"/>
    <w:rsid w:val="00B40B6A"/>
    <w:rsid w:val="00B47F4A"/>
    <w:rsid w:val="00B5092D"/>
    <w:rsid w:val="00B554E4"/>
    <w:rsid w:val="00B56140"/>
    <w:rsid w:val="00BA0696"/>
    <w:rsid w:val="00BA44A4"/>
    <w:rsid w:val="00BA76BE"/>
    <w:rsid w:val="00BC74EE"/>
    <w:rsid w:val="00BD33D3"/>
    <w:rsid w:val="00BF1442"/>
    <w:rsid w:val="00BF6D46"/>
    <w:rsid w:val="00C03319"/>
    <w:rsid w:val="00C15169"/>
    <w:rsid w:val="00C2143A"/>
    <w:rsid w:val="00C236A8"/>
    <w:rsid w:val="00C317D0"/>
    <w:rsid w:val="00C60188"/>
    <w:rsid w:val="00C61BBC"/>
    <w:rsid w:val="00C65891"/>
    <w:rsid w:val="00C726A9"/>
    <w:rsid w:val="00CA3E22"/>
    <w:rsid w:val="00CA7117"/>
    <w:rsid w:val="00CC2505"/>
    <w:rsid w:val="00CC6A5F"/>
    <w:rsid w:val="00CD1777"/>
    <w:rsid w:val="00CD2DD3"/>
    <w:rsid w:val="00CD5107"/>
    <w:rsid w:val="00CF1EAA"/>
    <w:rsid w:val="00D015CF"/>
    <w:rsid w:val="00D07805"/>
    <w:rsid w:val="00D21031"/>
    <w:rsid w:val="00D23661"/>
    <w:rsid w:val="00D35C63"/>
    <w:rsid w:val="00D4608F"/>
    <w:rsid w:val="00D53083"/>
    <w:rsid w:val="00D6465D"/>
    <w:rsid w:val="00D65D91"/>
    <w:rsid w:val="00D666D5"/>
    <w:rsid w:val="00D677A8"/>
    <w:rsid w:val="00D7051E"/>
    <w:rsid w:val="00D7378A"/>
    <w:rsid w:val="00DB13FE"/>
    <w:rsid w:val="00DC0340"/>
    <w:rsid w:val="00DD525D"/>
    <w:rsid w:val="00DF54B0"/>
    <w:rsid w:val="00E07CB2"/>
    <w:rsid w:val="00E23481"/>
    <w:rsid w:val="00E348B4"/>
    <w:rsid w:val="00E43CCC"/>
    <w:rsid w:val="00E45822"/>
    <w:rsid w:val="00E5391A"/>
    <w:rsid w:val="00E865C2"/>
    <w:rsid w:val="00E93765"/>
    <w:rsid w:val="00EA6CC5"/>
    <w:rsid w:val="00ED0BDB"/>
    <w:rsid w:val="00F07379"/>
    <w:rsid w:val="00F26D41"/>
    <w:rsid w:val="00F41E9E"/>
    <w:rsid w:val="00F61632"/>
    <w:rsid w:val="00F638FE"/>
    <w:rsid w:val="00F66BCF"/>
    <w:rsid w:val="00F92319"/>
    <w:rsid w:val="00F97DC3"/>
    <w:rsid w:val="00FA1F1B"/>
    <w:rsid w:val="00FE2A30"/>
    <w:rsid w:val="00FE6103"/>
    <w:rsid w:val="00FE615B"/>
    <w:rsid w:val="00FE6C74"/>
    <w:rsid w:val="01211AD4"/>
    <w:rsid w:val="019329D2"/>
    <w:rsid w:val="0227318B"/>
    <w:rsid w:val="02614383"/>
    <w:rsid w:val="03CE43F0"/>
    <w:rsid w:val="03DA3C5D"/>
    <w:rsid w:val="04077E8C"/>
    <w:rsid w:val="04193657"/>
    <w:rsid w:val="042A2C50"/>
    <w:rsid w:val="042D3D65"/>
    <w:rsid w:val="048C5BE2"/>
    <w:rsid w:val="04AB3B8E"/>
    <w:rsid w:val="04C335CE"/>
    <w:rsid w:val="04DA6B4D"/>
    <w:rsid w:val="050A402A"/>
    <w:rsid w:val="050B287F"/>
    <w:rsid w:val="058311BB"/>
    <w:rsid w:val="05D31F51"/>
    <w:rsid w:val="05D94C19"/>
    <w:rsid w:val="06954AF6"/>
    <w:rsid w:val="06D849E3"/>
    <w:rsid w:val="07E17459"/>
    <w:rsid w:val="07EA4B5E"/>
    <w:rsid w:val="080C0DE8"/>
    <w:rsid w:val="08734ECA"/>
    <w:rsid w:val="08DF29C5"/>
    <w:rsid w:val="09093579"/>
    <w:rsid w:val="094E6093"/>
    <w:rsid w:val="099217C1"/>
    <w:rsid w:val="09A03EDE"/>
    <w:rsid w:val="0A0A1357"/>
    <w:rsid w:val="0AEA1189"/>
    <w:rsid w:val="0AF12517"/>
    <w:rsid w:val="0B3514F3"/>
    <w:rsid w:val="0B440899"/>
    <w:rsid w:val="0B7D2159"/>
    <w:rsid w:val="0BA86FFA"/>
    <w:rsid w:val="0BE0617A"/>
    <w:rsid w:val="0C41127C"/>
    <w:rsid w:val="0D00276E"/>
    <w:rsid w:val="0D7511DD"/>
    <w:rsid w:val="0DE50C41"/>
    <w:rsid w:val="0EE23F2E"/>
    <w:rsid w:val="0F120C75"/>
    <w:rsid w:val="0F4523B1"/>
    <w:rsid w:val="0F7C2CF7"/>
    <w:rsid w:val="11B00A36"/>
    <w:rsid w:val="11BC658C"/>
    <w:rsid w:val="11D129EB"/>
    <w:rsid w:val="12440439"/>
    <w:rsid w:val="126E269F"/>
    <w:rsid w:val="12C5144A"/>
    <w:rsid w:val="13133584"/>
    <w:rsid w:val="13224DC9"/>
    <w:rsid w:val="13856AF8"/>
    <w:rsid w:val="138F28CD"/>
    <w:rsid w:val="13CE6954"/>
    <w:rsid w:val="13D77A0F"/>
    <w:rsid w:val="13DA7FEC"/>
    <w:rsid w:val="13EA1CCB"/>
    <w:rsid w:val="143516C6"/>
    <w:rsid w:val="144D4C62"/>
    <w:rsid w:val="146401FE"/>
    <w:rsid w:val="14782116"/>
    <w:rsid w:val="1487395F"/>
    <w:rsid w:val="14BE346A"/>
    <w:rsid w:val="15741F45"/>
    <w:rsid w:val="15C250DC"/>
    <w:rsid w:val="15D171CD"/>
    <w:rsid w:val="16DE4297"/>
    <w:rsid w:val="17466F51"/>
    <w:rsid w:val="17D66D1D"/>
    <w:rsid w:val="17EE0D57"/>
    <w:rsid w:val="18C74283"/>
    <w:rsid w:val="18E831AB"/>
    <w:rsid w:val="18EF72F2"/>
    <w:rsid w:val="19B2569F"/>
    <w:rsid w:val="19EE5E33"/>
    <w:rsid w:val="1A801E75"/>
    <w:rsid w:val="1A912AEF"/>
    <w:rsid w:val="1A925067"/>
    <w:rsid w:val="1B0818E3"/>
    <w:rsid w:val="1B3C79A3"/>
    <w:rsid w:val="1B4B17D0"/>
    <w:rsid w:val="1BA57132"/>
    <w:rsid w:val="1BA62EAA"/>
    <w:rsid w:val="1BCA64B0"/>
    <w:rsid w:val="1BE40826"/>
    <w:rsid w:val="1CC731FB"/>
    <w:rsid w:val="1D0D3C24"/>
    <w:rsid w:val="1D4A203D"/>
    <w:rsid w:val="1EC43D73"/>
    <w:rsid w:val="1F2B7C6B"/>
    <w:rsid w:val="1F394904"/>
    <w:rsid w:val="1FB155DF"/>
    <w:rsid w:val="2031368A"/>
    <w:rsid w:val="21823A71"/>
    <w:rsid w:val="21D06ED2"/>
    <w:rsid w:val="226A47A4"/>
    <w:rsid w:val="229A62F1"/>
    <w:rsid w:val="22BF1DAA"/>
    <w:rsid w:val="22D64075"/>
    <w:rsid w:val="23122559"/>
    <w:rsid w:val="23270D74"/>
    <w:rsid w:val="238C70AE"/>
    <w:rsid w:val="239577B8"/>
    <w:rsid w:val="23E80503"/>
    <w:rsid w:val="23EF18D0"/>
    <w:rsid w:val="23F23130"/>
    <w:rsid w:val="24A00DDE"/>
    <w:rsid w:val="24A763C8"/>
    <w:rsid w:val="24EF141E"/>
    <w:rsid w:val="25323B99"/>
    <w:rsid w:val="265666EB"/>
    <w:rsid w:val="26BB3CAD"/>
    <w:rsid w:val="26D41232"/>
    <w:rsid w:val="2718672B"/>
    <w:rsid w:val="272308BE"/>
    <w:rsid w:val="279D25D9"/>
    <w:rsid w:val="27F356C9"/>
    <w:rsid w:val="2843412F"/>
    <w:rsid w:val="28441A80"/>
    <w:rsid w:val="2893359F"/>
    <w:rsid w:val="28B766F6"/>
    <w:rsid w:val="293809BB"/>
    <w:rsid w:val="2974391C"/>
    <w:rsid w:val="29766983"/>
    <w:rsid w:val="29D715C5"/>
    <w:rsid w:val="2A077209"/>
    <w:rsid w:val="2B7D534D"/>
    <w:rsid w:val="2BD355F5"/>
    <w:rsid w:val="2BD977CE"/>
    <w:rsid w:val="2C8B5C28"/>
    <w:rsid w:val="2CAD30BF"/>
    <w:rsid w:val="2D1265F1"/>
    <w:rsid w:val="2D404F0C"/>
    <w:rsid w:val="2D9C5EBB"/>
    <w:rsid w:val="2E56075F"/>
    <w:rsid w:val="2ECE624F"/>
    <w:rsid w:val="2F745341"/>
    <w:rsid w:val="2F7964B4"/>
    <w:rsid w:val="2FAE2648"/>
    <w:rsid w:val="30071D11"/>
    <w:rsid w:val="30C220DC"/>
    <w:rsid w:val="30C250C0"/>
    <w:rsid w:val="30DD0CC4"/>
    <w:rsid w:val="310149B3"/>
    <w:rsid w:val="31480833"/>
    <w:rsid w:val="31660CB9"/>
    <w:rsid w:val="316E795B"/>
    <w:rsid w:val="317E4255"/>
    <w:rsid w:val="317E6003"/>
    <w:rsid w:val="32A721EF"/>
    <w:rsid w:val="33030EB6"/>
    <w:rsid w:val="336D4799"/>
    <w:rsid w:val="3392223A"/>
    <w:rsid w:val="339A2E9C"/>
    <w:rsid w:val="33AA68B9"/>
    <w:rsid w:val="33C543BD"/>
    <w:rsid w:val="33ED121E"/>
    <w:rsid w:val="343A2EA2"/>
    <w:rsid w:val="34420714"/>
    <w:rsid w:val="344C2E8D"/>
    <w:rsid w:val="34580D8D"/>
    <w:rsid w:val="34B808C7"/>
    <w:rsid w:val="34C40ED9"/>
    <w:rsid w:val="34D50630"/>
    <w:rsid w:val="34E55CBD"/>
    <w:rsid w:val="35613714"/>
    <w:rsid w:val="35A53185"/>
    <w:rsid w:val="36121410"/>
    <w:rsid w:val="3623361D"/>
    <w:rsid w:val="372C4753"/>
    <w:rsid w:val="37386C54"/>
    <w:rsid w:val="381F0C3A"/>
    <w:rsid w:val="38426248"/>
    <w:rsid w:val="384D71F9"/>
    <w:rsid w:val="39007C46"/>
    <w:rsid w:val="393B2A2C"/>
    <w:rsid w:val="39F33306"/>
    <w:rsid w:val="3A2F2590"/>
    <w:rsid w:val="3A3130D5"/>
    <w:rsid w:val="3A7C42E2"/>
    <w:rsid w:val="3AF70BD4"/>
    <w:rsid w:val="3AFD268F"/>
    <w:rsid w:val="3B252A87"/>
    <w:rsid w:val="3B3911ED"/>
    <w:rsid w:val="3BB371F1"/>
    <w:rsid w:val="3BBF7944"/>
    <w:rsid w:val="3CFB6188"/>
    <w:rsid w:val="3D712EC0"/>
    <w:rsid w:val="3E353EED"/>
    <w:rsid w:val="3E66054B"/>
    <w:rsid w:val="3F5900B0"/>
    <w:rsid w:val="3F726583"/>
    <w:rsid w:val="401711B6"/>
    <w:rsid w:val="40496872"/>
    <w:rsid w:val="409245DD"/>
    <w:rsid w:val="40CD06B9"/>
    <w:rsid w:val="411029F0"/>
    <w:rsid w:val="4114428E"/>
    <w:rsid w:val="41994793"/>
    <w:rsid w:val="41D83BC9"/>
    <w:rsid w:val="41F801F1"/>
    <w:rsid w:val="41F8595E"/>
    <w:rsid w:val="427C53F8"/>
    <w:rsid w:val="428B4A24"/>
    <w:rsid w:val="42F8373B"/>
    <w:rsid w:val="4314016A"/>
    <w:rsid w:val="433A4C90"/>
    <w:rsid w:val="43644E69"/>
    <w:rsid w:val="44091E87"/>
    <w:rsid w:val="44315157"/>
    <w:rsid w:val="44B32010"/>
    <w:rsid w:val="45667AC2"/>
    <w:rsid w:val="462A00B0"/>
    <w:rsid w:val="46433C5C"/>
    <w:rsid w:val="4682613E"/>
    <w:rsid w:val="46B362F7"/>
    <w:rsid w:val="471D1C2F"/>
    <w:rsid w:val="480578F9"/>
    <w:rsid w:val="48965ED0"/>
    <w:rsid w:val="48BB76E5"/>
    <w:rsid w:val="48DA7B6B"/>
    <w:rsid w:val="48E42798"/>
    <w:rsid w:val="495C2FC6"/>
    <w:rsid w:val="497A75A0"/>
    <w:rsid w:val="498126DD"/>
    <w:rsid w:val="49A53D6E"/>
    <w:rsid w:val="49BE4CDD"/>
    <w:rsid w:val="4A094E84"/>
    <w:rsid w:val="4A0B5015"/>
    <w:rsid w:val="4A2D2262"/>
    <w:rsid w:val="4A655B5A"/>
    <w:rsid w:val="4A8256B8"/>
    <w:rsid w:val="4AE51C98"/>
    <w:rsid w:val="4B56461E"/>
    <w:rsid w:val="4BBE6D9B"/>
    <w:rsid w:val="4C4460A7"/>
    <w:rsid w:val="4D2D31D6"/>
    <w:rsid w:val="4DDD0C40"/>
    <w:rsid w:val="4E272381"/>
    <w:rsid w:val="4E2F68D1"/>
    <w:rsid w:val="4E8F0339"/>
    <w:rsid w:val="4EDC0B7B"/>
    <w:rsid w:val="4F717B38"/>
    <w:rsid w:val="4FCB6460"/>
    <w:rsid w:val="4FD07F1A"/>
    <w:rsid w:val="50967210"/>
    <w:rsid w:val="50E517A3"/>
    <w:rsid w:val="5118442F"/>
    <w:rsid w:val="516A1CA8"/>
    <w:rsid w:val="522003B6"/>
    <w:rsid w:val="5237602E"/>
    <w:rsid w:val="52786977"/>
    <w:rsid w:val="53620E89"/>
    <w:rsid w:val="53A6188F"/>
    <w:rsid w:val="53C733E2"/>
    <w:rsid w:val="542658C6"/>
    <w:rsid w:val="54502197"/>
    <w:rsid w:val="54B57398"/>
    <w:rsid w:val="54BA5C98"/>
    <w:rsid w:val="54C36822"/>
    <w:rsid w:val="555C4528"/>
    <w:rsid w:val="55C658FF"/>
    <w:rsid w:val="560C77D2"/>
    <w:rsid w:val="5684380C"/>
    <w:rsid w:val="5753191E"/>
    <w:rsid w:val="581C286A"/>
    <w:rsid w:val="584717B5"/>
    <w:rsid w:val="585B234B"/>
    <w:rsid w:val="58737694"/>
    <w:rsid w:val="58770836"/>
    <w:rsid w:val="58F75902"/>
    <w:rsid w:val="58FD7F05"/>
    <w:rsid w:val="592117E6"/>
    <w:rsid w:val="59BB2A5F"/>
    <w:rsid w:val="59E36C67"/>
    <w:rsid w:val="59FE4533"/>
    <w:rsid w:val="5A24333C"/>
    <w:rsid w:val="5A2B4CFE"/>
    <w:rsid w:val="5B857384"/>
    <w:rsid w:val="5B8D3163"/>
    <w:rsid w:val="5BB701E0"/>
    <w:rsid w:val="5C4C26D6"/>
    <w:rsid w:val="5C895435"/>
    <w:rsid w:val="5CCB3F43"/>
    <w:rsid w:val="5CE45005"/>
    <w:rsid w:val="5EFB1005"/>
    <w:rsid w:val="5F6465CB"/>
    <w:rsid w:val="5FEF7F48"/>
    <w:rsid w:val="5FF81345"/>
    <w:rsid w:val="602816AC"/>
    <w:rsid w:val="60493488"/>
    <w:rsid w:val="60A76A75"/>
    <w:rsid w:val="613E6A19"/>
    <w:rsid w:val="61D55F0A"/>
    <w:rsid w:val="62890C71"/>
    <w:rsid w:val="62A019CE"/>
    <w:rsid w:val="62B332DE"/>
    <w:rsid w:val="62C27B96"/>
    <w:rsid w:val="633D721D"/>
    <w:rsid w:val="63BE24D9"/>
    <w:rsid w:val="63BF7C32"/>
    <w:rsid w:val="64CC6AAA"/>
    <w:rsid w:val="653F4E96"/>
    <w:rsid w:val="65670581"/>
    <w:rsid w:val="658904F7"/>
    <w:rsid w:val="659956BB"/>
    <w:rsid w:val="65E84071"/>
    <w:rsid w:val="670D0B77"/>
    <w:rsid w:val="67652B95"/>
    <w:rsid w:val="6780592A"/>
    <w:rsid w:val="68386205"/>
    <w:rsid w:val="685C0145"/>
    <w:rsid w:val="696C43B8"/>
    <w:rsid w:val="69B660A7"/>
    <w:rsid w:val="6A5F488C"/>
    <w:rsid w:val="6A975464"/>
    <w:rsid w:val="6B160A7F"/>
    <w:rsid w:val="6B167587"/>
    <w:rsid w:val="6C862D61"/>
    <w:rsid w:val="6C88775B"/>
    <w:rsid w:val="6D026B79"/>
    <w:rsid w:val="6D1159A2"/>
    <w:rsid w:val="6DC72505"/>
    <w:rsid w:val="6E307B92"/>
    <w:rsid w:val="6E663B62"/>
    <w:rsid w:val="6F4162E7"/>
    <w:rsid w:val="6F7A4B83"/>
    <w:rsid w:val="6FA222F9"/>
    <w:rsid w:val="70785D38"/>
    <w:rsid w:val="70AB31E3"/>
    <w:rsid w:val="70CB269D"/>
    <w:rsid w:val="71094BE2"/>
    <w:rsid w:val="71593474"/>
    <w:rsid w:val="718F50E7"/>
    <w:rsid w:val="71D451F0"/>
    <w:rsid w:val="71DC5E53"/>
    <w:rsid w:val="72281098"/>
    <w:rsid w:val="72436D2C"/>
    <w:rsid w:val="72634067"/>
    <w:rsid w:val="72AE69DA"/>
    <w:rsid w:val="72ED0FAD"/>
    <w:rsid w:val="731E1153"/>
    <w:rsid w:val="736764A6"/>
    <w:rsid w:val="747131CA"/>
    <w:rsid w:val="74A4766B"/>
    <w:rsid w:val="74AC4EA0"/>
    <w:rsid w:val="74AD7A8A"/>
    <w:rsid w:val="75235DDB"/>
    <w:rsid w:val="759251A6"/>
    <w:rsid w:val="75F66D43"/>
    <w:rsid w:val="761C2270"/>
    <w:rsid w:val="7621477C"/>
    <w:rsid w:val="76375D4D"/>
    <w:rsid w:val="76EC7930"/>
    <w:rsid w:val="770E6AAE"/>
    <w:rsid w:val="77366850"/>
    <w:rsid w:val="7798281C"/>
    <w:rsid w:val="77F909F3"/>
    <w:rsid w:val="782878D8"/>
    <w:rsid w:val="788F3C1F"/>
    <w:rsid w:val="79707A58"/>
    <w:rsid w:val="7A3507F6"/>
    <w:rsid w:val="7A5B3793"/>
    <w:rsid w:val="7A822729"/>
    <w:rsid w:val="7AE40AEA"/>
    <w:rsid w:val="7AF32D88"/>
    <w:rsid w:val="7B454A69"/>
    <w:rsid w:val="7C9B6FCC"/>
    <w:rsid w:val="7D2834C6"/>
    <w:rsid w:val="7D39684F"/>
    <w:rsid w:val="7D3B25C7"/>
    <w:rsid w:val="7DBD4D8A"/>
    <w:rsid w:val="7DCC0512"/>
    <w:rsid w:val="7DEF78D2"/>
    <w:rsid w:val="7E920317"/>
    <w:rsid w:val="7ED4682F"/>
    <w:rsid w:val="7F5B2AAD"/>
    <w:rsid w:val="7FA501CC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3">
    <w:name w:val="@他1"/>
    <w:basedOn w:val="9"/>
    <w:semiHidden/>
    <w:unhideWhenUsed/>
    <w:qFormat/>
    <w:uiPriority w:val="99"/>
    <w:rPr>
      <w:color w:val="2B579A"/>
      <w:shd w:val="clear" w:color="auto" w:fill="E6E6E6"/>
    </w:rPr>
  </w:style>
  <w:style w:type="character" w:customStyle="1" w:styleId="14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6">
    <w:name w:val="批注文字 字符"/>
    <w:basedOn w:val="9"/>
    <w:link w:val="2"/>
    <w:semiHidden/>
    <w:qFormat/>
    <w:uiPriority w:val="99"/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</w:rPr>
  </w:style>
  <w:style w:type="character" w:customStyle="1" w:styleId="18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1835</Words>
  <Characters>1968</Characters>
  <Lines>21</Lines>
  <Paragraphs>5</Paragraphs>
  <TotalTime>1</TotalTime>
  <ScaleCrop>false</ScaleCrop>
  <LinksUpToDate>false</LinksUpToDate>
  <CharactersWithSpaces>3131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2022-03-27T14:28:00Z</dcterms:created>
  <dc:creator>Administrator</dc:creator>
  <cp:lastModifiedBy>孙秋芬</cp:lastModifiedBy>
  <cp:lastPrinted>2025-02-20T01:51:00Z</cp:lastPrinted>
  <dcterms:modified xsi:type="dcterms:W3CDTF">2025-02-20T08:48:01Z</dcterms:modified>
  <cp:revision>208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A75B0B99DCBC4DB8B2E9C58945B3A5E5</vt:lpwstr>
  </property>
</Properties>
</file>